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1D" w:rsidRPr="00AE6119" w:rsidRDefault="006E5D1D" w:rsidP="006E5D1D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ANEX</w:t>
      </w:r>
      <w:r>
        <w:rPr>
          <w:rFonts w:ascii="Arial" w:eastAsia="Times New Roman" w:hAnsi="Arial" w:cs="Arial"/>
          <w:b/>
          <w:bCs/>
          <w:sz w:val="40"/>
          <w:szCs w:val="40"/>
          <w:lang w:eastAsia="es-ES"/>
        </w:rPr>
        <w:t>O</w:t>
      </w: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 10</w:t>
      </w:r>
    </w:p>
    <w:p w:rsidR="006E5D1D" w:rsidRPr="00AE6119" w:rsidRDefault="006E5D1D" w:rsidP="006E5D1D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DECLARACIÓ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N</w:t>
      </w: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SUMI</w:t>
      </w: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SIÓ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N</w:t>
      </w: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JU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ZGADOS</w:t>
      </w:r>
    </w:p>
    <w:p w:rsid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D20BF8" w:rsidRPr="008821E2" w:rsidRDefault="00D20BF8" w:rsidP="00D20B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 xml:space="preserve">El/la </w:t>
      </w:r>
      <w:proofErr w:type="spellStart"/>
      <w:r w:rsidRPr="006E5D1D">
        <w:rPr>
          <w:rFonts w:ascii="Arial" w:eastAsia="Times New Roman" w:hAnsi="Arial" w:cs="Arial"/>
          <w:lang w:eastAsia="es-ES"/>
        </w:rPr>
        <w:t>señor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/a ________, en nombre </w:t>
      </w:r>
      <w:proofErr w:type="spellStart"/>
      <w:r w:rsidRPr="006E5D1D">
        <w:rPr>
          <w:rFonts w:ascii="Arial" w:eastAsia="Times New Roman" w:hAnsi="Arial" w:cs="Arial"/>
          <w:lang w:eastAsia="es-ES"/>
        </w:rPr>
        <w:t>propio</w:t>
      </w:r>
      <w:proofErr w:type="spellEnd"/>
      <w:r w:rsidRPr="006E5D1D">
        <w:rPr>
          <w:rFonts w:ascii="Arial" w:eastAsia="Times New Roman" w:hAnsi="Arial" w:cs="Arial"/>
          <w:lang w:eastAsia="es-ES"/>
        </w:rPr>
        <w:t>, o como ________ (</w:t>
      </w:r>
      <w:proofErr w:type="spellStart"/>
      <w:r w:rsidRPr="006E5D1D">
        <w:rPr>
          <w:rFonts w:ascii="Arial" w:eastAsia="Times New Roman" w:hAnsi="Arial" w:cs="Arial"/>
          <w:lang w:eastAsia="es-ES"/>
        </w:rPr>
        <w:t>señale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sus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facultades de </w:t>
      </w:r>
      <w:proofErr w:type="spellStart"/>
      <w:r w:rsidRPr="006E5D1D">
        <w:rPr>
          <w:rFonts w:ascii="Arial" w:eastAsia="Times New Roman" w:hAnsi="Arial" w:cs="Arial"/>
          <w:lang w:eastAsia="es-ES"/>
        </w:rPr>
        <w:t>representación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: por </w:t>
      </w:r>
      <w:proofErr w:type="spellStart"/>
      <w:r w:rsidRPr="006E5D1D">
        <w:rPr>
          <w:rFonts w:ascii="Arial" w:eastAsia="Times New Roman" w:hAnsi="Arial" w:cs="Arial"/>
          <w:lang w:eastAsia="es-ES"/>
        </w:rPr>
        <w:t>ejemplo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administrador/a </w:t>
      </w:r>
      <w:proofErr w:type="spellStart"/>
      <w:r w:rsidRPr="006E5D1D">
        <w:rPr>
          <w:rFonts w:ascii="Arial" w:eastAsia="Times New Roman" w:hAnsi="Arial" w:cs="Arial"/>
          <w:lang w:eastAsia="es-ES"/>
        </w:rPr>
        <w:t>único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/a, </w:t>
      </w:r>
      <w:proofErr w:type="spellStart"/>
      <w:r w:rsidRPr="006E5D1D">
        <w:rPr>
          <w:rFonts w:ascii="Arial" w:eastAsia="Times New Roman" w:hAnsi="Arial" w:cs="Arial"/>
          <w:lang w:eastAsia="es-ES"/>
        </w:rPr>
        <w:t>apoderado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/a, ...), de la empresa ________ con CIF ________, </w:t>
      </w:r>
      <w:proofErr w:type="spellStart"/>
      <w:r w:rsidRPr="006E5D1D">
        <w:rPr>
          <w:rFonts w:ascii="Arial" w:eastAsia="Times New Roman" w:hAnsi="Arial" w:cs="Arial"/>
          <w:lang w:eastAsia="es-ES"/>
        </w:rPr>
        <w:t>bajo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mi </w:t>
      </w:r>
      <w:proofErr w:type="spellStart"/>
      <w:r w:rsidRPr="006E5D1D">
        <w:rPr>
          <w:rFonts w:ascii="Arial" w:eastAsia="Times New Roman" w:hAnsi="Arial" w:cs="Arial"/>
          <w:lang w:eastAsia="es-ES"/>
        </w:rPr>
        <w:t>responsabilidad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como licitador/a del ________, con </w:t>
      </w:r>
      <w:proofErr w:type="spellStart"/>
      <w:r w:rsidRPr="006E5D1D">
        <w:rPr>
          <w:rFonts w:ascii="Arial" w:eastAsia="Times New Roman" w:hAnsi="Arial" w:cs="Arial"/>
          <w:lang w:eastAsia="es-ES"/>
        </w:rPr>
        <w:t>expediente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número ________,</w:t>
      </w: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>DECLARO:</w:t>
      </w: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 xml:space="preserve">Que la empresa, a la que represento, se </w:t>
      </w:r>
      <w:proofErr w:type="spellStart"/>
      <w:r w:rsidRPr="006E5D1D">
        <w:rPr>
          <w:rFonts w:ascii="Arial" w:eastAsia="Times New Roman" w:hAnsi="Arial" w:cs="Arial"/>
          <w:lang w:eastAsia="es-ES"/>
        </w:rPr>
        <w:t>somete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a los </w:t>
      </w:r>
      <w:proofErr w:type="spellStart"/>
      <w:r w:rsidRPr="006E5D1D">
        <w:rPr>
          <w:rFonts w:ascii="Arial" w:eastAsia="Times New Roman" w:hAnsi="Arial" w:cs="Arial"/>
          <w:lang w:eastAsia="es-ES"/>
        </w:rPr>
        <w:t>juzgados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y </w:t>
      </w:r>
      <w:proofErr w:type="spellStart"/>
      <w:r w:rsidRPr="006E5D1D">
        <w:rPr>
          <w:rFonts w:ascii="Arial" w:eastAsia="Times New Roman" w:hAnsi="Arial" w:cs="Arial"/>
          <w:lang w:eastAsia="es-ES"/>
        </w:rPr>
        <w:t>tribunales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españoles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para </w:t>
      </w:r>
      <w:proofErr w:type="spellStart"/>
      <w:r w:rsidRPr="006E5D1D">
        <w:rPr>
          <w:rFonts w:ascii="Arial" w:eastAsia="Times New Roman" w:hAnsi="Arial" w:cs="Arial"/>
          <w:lang w:eastAsia="es-ES"/>
        </w:rPr>
        <w:t>todas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las </w:t>
      </w:r>
      <w:proofErr w:type="spellStart"/>
      <w:r w:rsidRPr="006E5D1D">
        <w:rPr>
          <w:rFonts w:ascii="Arial" w:eastAsia="Times New Roman" w:hAnsi="Arial" w:cs="Arial"/>
          <w:lang w:eastAsia="es-ES"/>
        </w:rPr>
        <w:t>incidencias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que </w:t>
      </w:r>
      <w:proofErr w:type="spellStart"/>
      <w:r w:rsidRPr="006E5D1D">
        <w:rPr>
          <w:rFonts w:ascii="Arial" w:eastAsia="Times New Roman" w:hAnsi="Arial" w:cs="Arial"/>
          <w:lang w:eastAsia="es-ES"/>
        </w:rPr>
        <w:t>puedan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surgir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del </w:t>
      </w:r>
      <w:proofErr w:type="spellStart"/>
      <w:r w:rsidRPr="006E5D1D">
        <w:rPr>
          <w:rFonts w:ascii="Arial" w:eastAsia="Times New Roman" w:hAnsi="Arial" w:cs="Arial"/>
          <w:lang w:eastAsia="es-ES"/>
        </w:rPr>
        <w:t>contrato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con renuncia </w:t>
      </w:r>
      <w:proofErr w:type="spellStart"/>
      <w:r w:rsidRPr="006E5D1D">
        <w:rPr>
          <w:rFonts w:ascii="Arial" w:eastAsia="Times New Roman" w:hAnsi="Arial" w:cs="Arial"/>
          <w:lang w:eastAsia="es-ES"/>
        </w:rPr>
        <w:t>expresa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a </w:t>
      </w:r>
      <w:proofErr w:type="spellStart"/>
      <w:r w:rsidRPr="006E5D1D">
        <w:rPr>
          <w:rFonts w:ascii="Arial" w:eastAsia="Times New Roman" w:hAnsi="Arial" w:cs="Arial"/>
          <w:lang w:eastAsia="es-ES"/>
        </w:rPr>
        <w:t>su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propio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fuero</w:t>
      </w:r>
      <w:proofErr w:type="spellEnd"/>
      <w:r w:rsidRPr="006E5D1D">
        <w:rPr>
          <w:rFonts w:ascii="Arial" w:eastAsia="Times New Roman" w:hAnsi="Arial" w:cs="Arial"/>
          <w:lang w:eastAsia="es-ES"/>
        </w:rPr>
        <w:t>.</w:t>
      </w: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 xml:space="preserve">(firma </w:t>
      </w:r>
      <w:proofErr w:type="spellStart"/>
      <w:r w:rsidRPr="006E5D1D">
        <w:rPr>
          <w:rFonts w:ascii="Arial" w:eastAsia="Times New Roman" w:hAnsi="Arial" w:cs="Arial"/>
          <w:lang w:eastAsia="es-ES"/>
        </w:rPr>
        <w:t>electrónica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del/de la </w:t>
      </w:r>
      <w:proofErr w:type="spellStart"/>
      <w:r w:rsidRPr="006E5D1D">
        <w:rPr>
          <w:rFonts w:ascii="Arial" w:eastAsia="Times New Roman" w:hAnsi="Arial" w:cs="Arial"/>
          <w:lang w:eastAsia="es-ES"/>
        </w:rPr>
        <w:t>representante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de la empresa)</w:t>
      </w:r>
    </w:p>
    <w:p w:rsidR="00D4244A" w:rsidRDefault="00D4244A"/>
    <w:sectPr w:rsidR="00D4244A" w:rsidSect="006E5D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D1D" w:rsidRDefault="006E5D1D" w:rsidP="006E5D1D">
      <w:pPr>
        <w:spacing w:after="0" w:line="240" w:lineRule="auto"/>
      </w:pPr>
      <w:r>
        <w:separator/>
      </w:r>
    </w:p>
  </w:endnote>
  <w:endnote w:type="continuationSeparator" w:id="0">
    <w:p w:rsidR="006E5D1D" w:rsidRDefault="006E5D1D" w:rsidP="006E5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F8" w:rsidRDefault="00D20BF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D1D" w:rsidRDefault="006E5D1D" w:rsidP="006E5D1D">
    <w:pPr>
      <w:pStyle w:val="Peu"/>
      <w:ind w:left="-284"/>
    </w:pPr>
    <w:r>
      <w:rPr>
        <w:noProof/>
        <w:lang w:eastAsia="ca-ES"/>
      </w:rPr>
      <w:drawing>
        <wp:inline distT="0" distB="0" distL="0" distR="0" wp14:anchorId="73340C00" wp14:editId="2EBD621F">
          <wp:extent cx="1219200" cy="321733"/>
          <wp:effectExtent l="0" t="0" r="0" b="254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830" cy="324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bookmarkStart w:id="1" w:name="_GoBack"/>
    <w:r>
      <w:rPr>
        <w:noProof/>
        <w:lang w:eastAsia="ca-ES"/>
      </w:rPr>
      <w:drawing>
        <wp:inline distT="0" distB="0" distL="0" distR="0" wp14:anchorId="326A1E7F" wp14:editId="2C20C2CF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t xml:space="preserve"> </w:t>
    </w:r>
    <w:r>
      <w:rPr>
        <w:noProof/>
        <w:lang w:eastAsia="ca-ES"/>
      </w:rPr>
      <w:drawing>
        <wp:inline distT="0" distB="0" distL="0" distR="0" wp14:anchorId="7FDE3C69" wp14:editId="0BC097B6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7688D57D" wp14:editId="7A731B56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5D1D" w:rsidRPr="001D105A" w:rsidRDefault="006E5D1D" w:rsidP="006E5D1D">
    <w:pPr>
      <w:pStyle w:val="Peu"/>
      <w:rPr>
        <w:rFonts w:ascii="Calibri Light" w:hAnsi="Calibri Light"/>
        <w:sz w:val="16"/>
      </w:rPr>
    </w:pPr>
  </w:p>
  <w:p w:rsidR="006E5D1D" w:rsidRDefault="006E5D1D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F8" w:rsidRDefault="00D20B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D1D" w:rsidRDefault="006E5D1D" w:rsidP="006E5D1D">
      <w:pPr>
        <w:spacing w:after="0" w:line="240" w:lineRule="auto"/>
      </w:pPr>
      <w:r>
        <w:separator/>
      </w:r>
    </w:p>
  </w:footnote>
  <w:footnote w:type="continuationSeparator" w:id="0">
    <w:p w:rsidR="006E5D1D" w:rsidRDefault="006E5D1D" w:rsidP="006E5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F8" w:rsidRDefault="00D20BF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D1D" w:rsidRDefault="00D20BF8" w:rsidP="00D20BF8">
    <w:pPr>
      <w:pStyle w:val="Capalera"/>
      <w:jc w:val="right"/>
    </w:pPr>
    <w:ins w:id="0" w:author="Gomez Rodriguez, David" w:date="2025-09-18T10:18:00Z">
      <w:r w:rsidRPr="004F7A31">
        <w:rPr>
          <w:b/>
          <w:noProof/>
        </w:rPr>
        <w:drawing>
          <wp:inline distT="0" distB="0" distL="0" distR="0" wp14:anchorId="7AB34B2F" wp14:editId="4B58475B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F8" w:rsidRDefault="00D20BF8">
    <w:pPr>
      <w:pStyle w:val="Capaler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1D"/>
    <w:rsid w:val="006E5D1D"/>
    <w:rsid w:val="00D20BF8"/>
    <w:rsid w:val="00D4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7D106-3BBB-41FA-AED2-BA7BE674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D1D"/>
    <w:pPr>
      <w:spacing w:after="200" w:line="276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6E5D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6E5D1D"/>
  </w:style>
  <w:style w:type="paragraph" w:styleId="Peu">
    <w:name w:val="footer"/>
    <w:basedOn w:val="Normal"/>
    <w:link w:val="PeuCar"/>
    <w:uiPriority w:val="99"/>
    <w:unhideWhenUsed/>
    <w:rsid w:val="006E5D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6E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Gomez Rodriguez, David</cp:lastModifiedBy>
  <cp:revision>2</cp:revision>
  <dcterms:created xsi:type="dcterms:W3CDTF">2025-07-24T10:15:00Z</dcterms:created>
  <dcterms:modified xsi:type="dcterms:W3CDTF">2025-09-26T09:00:00Z</dcterms:modified>
</cp:coreProperties>
</file>